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C6457D" w:rsidRDefault="00CF33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F3348">
              <w:rPr>
                <w:b/>
                <w:sz w:val="26"/>
                <w:szCs w:val="26"/>
                <w:lang w:val="en-US"/>
              </w:rPr>
              <w:t>308A_004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194E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94E46">
              <w:rPr>
                <w:b/>
                <w:sz w:val="26"/>
                <w:szCs w:val="26"/>
              </w:rPr>
              <w:t>2025011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726808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62D6F">
        <w:rPr>
          <w:b/>
          <w:sz w:val="26"/>
          <w:szCs w:val="26"/>
        </w:rPr>
        <w:t>электродвигателей</w:t>
      </w:r>
      <w:r w:rsidR="00AB6FCB" w:rsidRPr="00AB6FCB">
        <w:rPr>
          <w:b/>
          <w:sz w:val="26"/>
          <w:szCs w:val="26"/>
        </w:rPr>
        <w:t xml:space="preserve"> </w:t>
      </w:r>
      <w:r w:rsidR="00194E46" w:rsidRPr="00194E46">
        <w:rPr>
          <w:b/>
          <w:sz w:val="26"/>
          <w:szCs w:val="26"/>
        </w:rPr>
        <w:t>АБ63А4ВУ1 0,25/1320</w:t>
      </w:r>
      <w:r w:rsidR="00194E46">
        <w:rPr>
          <w:b/>
          <w:sz w:val="26"/>
          <w:szCs w:val="26"/>
        </w:rPr>
        <w:t xml:space="preserve"> </w:t>
      </w:r>
      <w:r w:rsidR="00EA365A">
        <w:rPr>
          <w:b/>
          <w:sz w:val="26"/>
          <w:szCs w:val="26"/>
        </w:rPr>
        <w:t>с крыльчаткой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электродвигателя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965DFE" w:rsidP="009175D7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262D6F">
              <w:rPr>
                <w:sz w:val="26"/>
                <w:szCs w:val="26"/>
              </w:rPr>
              <w:t xml:space="preserve">ЭД </w:t>
            </w:r>
            <w:r w:rsidR="0088020F" w:rsidRPr="0088020F">
              <w:rPr>
                <w:sz w:val="26"/>
                <w:szCs w:val="26"/>
              </w:rPr>
              <w:t>АБ63А4В</w:t>
            </w:r>
            <w:r w:rsidR="00CC5A1C">
              <w:rPr>
                <w:sz w:val="26"/>
                <w:szCs w:val="26"/>
              </w:rPr>
              <w:t>У1</w:t>
            </w:r>
            <w:r w:rsidR="0088020F">
              <w:rPr>
                <w:sz w:val="26"/>
                <w:szCs w:val="26"/>
              </w:rPr>
              <w:t xml:space="preserve"> </w:t>
            </w:r>
            <w:r w:rsidR="009175D7">
              <w:rPr>
                <w:sz w:val="26"/>
                <w:szCs w:val="26"/>
              </w:rPr>
              <w:t xml:space="preserve">0,25/1320 </w:t>
            </w:r>
            <w:r w:rsidR="00EA365A">
              <w:rPr>
                <w:sz w:val="26"/>
                <w:szCs w:val="26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ГОСТ </w:t>
            </w:r>
            <w:r w:rsidRPr="00965DFE">
              <w:rPr>
                <w:color w:val="000000"/>
                <w:sz w:val="24"/>
                <w:szCs w:val="24"/>
              </w:rPr>
              <w:t>2479-79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A10F0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мощность, кВт - 0,</w:t>
            </w:r>
            <w:r w:rsidR="001A57DB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В - 220/380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Частота сети, Гц </w:t>
            </w:r>
            <w:r w:rsidR="00E932F1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9C7250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9C7250">
              <w:rPr>
                <w:color w:val="000000"/>
                <w:sz w:val="24"/>
                <w:szCs w:val="24"/>
              </w:rPr>
              <w:t>1,51</w:t>
            </w:r>
            <w:r>
              <w:rPr>
                <w:color w:val="000000"/>
                <w:sz w:val="24"/>
                <w:szCs w:val="24"/>
              </w:rPr>
              <w:t>/</w:t>
            </w:r>
            <w:r w:rsidR="009C725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8F3C0D">
              <w:rPr>
                <w:color w:val="000000"/>
                <w:sz w:val="24"/>
                <w:szCs w:val="24"/>
                <w:vertAlign w:val="superscript"/>
              </w:rPr>
              <w:t>-1</w:t>
            </w:r>
            <w:r>
              <w:rPr>
                <w:color w:val="000000"/>
                <w:sz w:val="24"/>
                <w:szCs w:val="24"/>
              </w:rPr>
              <w:t xml:space="preserve"> - 1320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DA044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0,</w:t>
            </w:r>
            <w:r w:rsidR="00325E58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максимального вращающего момента к номинальному – 2,2</w:t>
            </w:r>
          </w:p>
        </w:tc>
      </w:tr>
      <w:tr w:rsidR="00965DFE" w:rsidTr="003C5012">
        <w:trPr>
          <w:trHeight w:val="4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минимального вращающего момента к номинальному – 1,8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Отношение начального пускового момента к номинальному </w:t>
            </w:r>
            <w:r w:rsidR="0088020F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Отношение начального пускового тока к номинальному – 5</w:t>
            </w:r>
            <w:r w:rsidR="00A10F09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:rsidTr="003C5012">
        <w:trPr>
          <w:trHeight w:val="15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7E1A3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 xml:space="preserve">Масса, кг (не более) – </w:t>
            </w:r>
            <w:r w:rsidR="007E1A39">
              <w:rPr>
                <w:color w:val="000000"/>
                <w:sz w:val="24"/>
                <w:szCs w:val="24"/>
              </w:rPr>
              <w:t>5</w:t>
            </w:r>
            <w:r w:rsidR="0088020F">
              <w:rPr>
                <w:color w:val="000000"/>
                <w:sz w:val="24"/>
                <w:szCs w:val="24"/>
              </w:rPr>
              <w:t>,</w:t>
            </w:r>
            <w:r w:rsidR="007E1A39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965DFE" w:rsidRDefault="00965DFE" w:rsidP="009175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965DFE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>
              <w:rPr>
                <w:color w:val="000000"/>
                <w:sz w:val="24"/>
                <w:szCs w:val="24"/>
              </w:rPr>
              <w:t>, не хуже</w:t>
            </w:r>
            <w:r w:rsidRPr="00965DF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5DFE">
              <w:rPr>
                <w:color w:val="000000"/>
                <w:sz w:val="24"/>
                <w:szCs w:val="24"/>
              </w:rPr>
              <w:t>У1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Комплектуется крыльчаткой КМ4.400.014, шт. - 1 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КМ4.400.014 диаметр, мм - 400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Default="00965DFE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Комплектуется переходным щитом ЩП 4-3 АЗЛ, шт. - 1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88020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88020F">
              <w:rPr>
                <w:color w:val="000000"/>
                <w:sz w:val="24"/>
                <w:szCs w:val="24"/>
              </w:rPr>
              <w:t>4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9175D7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9175D7">
              <w:rPr>
                <w:color w:val="000000"/>
                <w:sz w:val="24"/>
                <w:szCs w:val="24"/>
              </w:rPr>
              <w:t>45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523CCC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290B3F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Default="00DD75C0" w:rsidP="00DD75C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C75363" w:rsidRDefault="00751FAA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C75363">
        <w:rPr>
          <w:sz w:val="24"/>
          <w:szCs w:val="24"/>
        </w:rPr>
        <w:t>К</w:t>
      </w:r>
      <w:r w:rsidR="00C75363" w:rsidRPr="00751FAA">
        <w:rPr>
          <w:sz w:val="24"/>
          <w:szCs w:val="24"/>
        </w:rPr>
        <w:t xml:space="preserve"> поставке допуска</w:t>
      </w:r>
      <w:r w:rsidR="00C75363">
        <w:rPr>
          <w:sz w:val="24"/>
          <w:szCs w:val="24"/>
        </w:rPr>
        <w:t>ю</w:t>
      </w:r>
      <w:r w:rsidR="00C75363" w:rsidRPr="00751FAA">
        <w:rPr>
          <w:sz w:val="24"/>
          <w:szCs w:val="24"/>
        </w:rPr>
        <w:t xml:space="preserve">тся </w:t>
      </w:r>
      <w:r w:rsidR="00C75363">
        <w:rPr>
          <w:sz w:val="24"/>
          <w:szCs w:val="24"/>
        </w:rPr>
        <w:t>электродвигатели</w:t>
      </w:r>
      <w:r w:rsidR="00C75363" w:rsidRPr="00751FAA">
        <w:rPr>
          <w:sz w:val="24"/>
          <w:szCs w:val="24"/>
        </w:rPr>
        <w:t>, отвечающее следующим требованиям</w:t>
      </w:r>
      <w:r w:rsidR="00C75363">
        <w:rPr>
          <w:sz w:val="24"/>
          <w:szCs w:val="24"/>
        </w:rPr>
        <w:t>: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электродвигатели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электродвигатели</w:t>
      </w:r>
      <w:r w:rsidRPr="00751FAA">
        <w:rPr>
          <w:sz w:val="24"/>
          <w:szCs w:val="24"/>
        </w:rPr>
        <w:t xml:space="preserve">, не использовавшееся ранее на энергообъектах ОАО «МРСК </w:t>
      </w:r>
      <w:r>
        <w:rPr>
          <w:sz w:val="24"/>
          <w:szCs w:val="24"/>
        </w:rPr>
        <w:t>Ц</w:t>
      </w:r>
      <w:r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C75363" w:rsidRPr="004C22DB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C75363" w:rsidRDefault="00C75363" w:rsidP="00C75363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751FAA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C75363" w:rsidRPr="00751FAA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ГОСТ</w:t>
      </w:r>
      <w:r>
        <w:rPr>
          <w:sz w:val="24"/>
          <w:szCs w:val="24"/>
        </w:rPr>
        <w:t xml:space="preserve"> </w:t>
      </w:r>
      <w:r w:rsidRPr="00751FAA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:rsidR="00C75363" w:rsidRPr="005F0BD2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электродвигателей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электродвигател</w:t>
      </w:r>
      <w:r w:rsidR="001E19FC">
        <w:rPr>
          <w:sz w:val="24"/>
          <w:szCs w:val="24"/>
        </w:rPr>
        <w:t>е</w:t>
      </w:r>
      <w:r>
        <w:rPr>
          <w:sz w:val="24"/>
          <w:szCs w:val="24"/>
        </w:rPr>
        <w:t>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>», ГОСТ 23216-78 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 xml:space="preserve">ГОСТ </w:t>
      </w:r>
      <w:r w:rsidRPr="00561B07">
        <w:rPr>
          <w:sz w:val="24"/>
          <w:szCs w:val="24"/>
        </w:rPr>
        <w:lastRenderedPageBreak/>
        <w:t>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363" w:rsidRDefault="00C75363" w:rsidP="00C7536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электродвигателей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2.7</w:t>
      </w:r>
      <w:r w:rsidR="00A10F09">
        <w:rPr>
          <w:sz w:val="24"/>
          <w:szCs w:val="24"/>
        </w:rPr>
        <w:t xml:space="preserve">.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C7536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Э</w:t>
      </w:r>
      <w:r w:rsidRPr="00321CCE">
        <w:rPr>
          <w:sz w:val="24"/>
          <w:szCs w:val="24"/>
        </w:rPr>
        <w:t>лектродвигатель в сборке;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Крыльчатка </w:t>
      </w:r>
      <w:r w:rsidR="00E56C0A">
        <w:rPr>
          <w:color w:val="000000"/>
          <w:sz w:val="24"/>
          <w:szCs w:val="24"/>
        </w:rPr>
        <w:t>КМ4.400.014</w:t>
      </w:r>
      <w:r>
        <w:rPr>
          <w:color w:val="000000"/>
          <w:sz w:val="24"/>
          <w:szCs w:val="24"/>
        </w:rPr>
        <w:t>;</w:t>
      </w:r>
    </w:p>
    <w:p w:rsidR="00C75363" w:rsidRPr="00151A7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Специальная гайка, для крепления крыльчатки;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крепежный комплект для отсоединенных по условиям транспор</w:t>
      </w:r>
      <w:r>
        <w:rPr>
          <w:sz w:val="24"/>
          <w:szCs w:val="24"/>
        </w:rPr>
        <w:t>тировки частей электродвигателя;</w:t>
      </w:r>
    </w:p>
    <w:p w:rsidR="00C75363" w:rsidRPr="00321CCE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21CCE">
        <w:rPr>
          <w:sz w:val="24"/>
          <w:szCs w:val="24"/>
        </w:rPr>
        <w:t>оставщик должен предоставить комплект запасных частей, расходных материалов и</w:t>
      </w:r>
    </w:p>
    <w:p w:rsidR="00C75363" w:rsidRPr="00581A56" w:rsidRDefault="00C75363" w:rsidP="00C75363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электродвигатели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10F09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электродвигателей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Электродвигатели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>по обслуживанию) должен быть не менее 30 лет.</w:t>
      </w:r>
    </w:p>
    <w:p w:rsidR="00C75363" w:rsidRPr="0061281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363" w:rsidRPr="004D4E32" w:rsidRDefault="00C75363" w:rsidP="00C753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75363" w:rsidRPr="00530F8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электродвигателей</w:t>
      </w:r>
      <w:r w:rsidRPr="00530F83">
        <w:rPr>
          <w:szCs w:val="24"/>
        </w:rPr>
        <w:t xml:space="preserve"> должны входить документы: 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A74D8D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C75363" w:rsidRPr="006B1321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электродвигателей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>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C75363" w:rsidRPr="00530F83" w:rsidRDefault="00C75363" w:rsidP="00C75363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C75363" w:rsidRPr="00530F83" w:rsidRDefault="00C75363" w:rsidP="00C7536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Место и способ нанесения маркировки </w:t>
      </w:r>
      <w:r>
        <w:rPr>
          <w:sz w:val="24"/>
          <w:szCs w:val="24"/>
        </w:rPr>
        <w:t>электродвигателя</w:t>
      </w:r>
      <w:r w:rsidRPr="00530F83">
        <w:rPr>
          <w:sz w:val="24"/>
          <w:szCs w:val="24"/>
        </w:rPr>
        <w:t xml:space="preserve"> должны быть указаны в конструкторской документации.</w:t>
      </w:r>
    </w:p>
    <w:p w:rsidR="00C75363" w:rsidRDefault="00C75363" w:rsidP="00C75363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электродвигателям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F64478">
        <w:rPr>
          <w:sz w:val="24"/>
          <w:szCs w:val="24"/>
        </w:rPr>
        <w:t xml:space="preserve">. </w:t>
      </w:r>
    </w:p>
    <w:p w:rsidR="00C75363" w:rsidRDefault="00C75363" w:rsidP="00C753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C75363" w:rsidRPr="00BB6EA4" w:rsidRDefault="00C75363" w:rsidP="00C753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363" w:rsidRDefault="00C75363" w:rsidP="00C753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363" w:rsidRDefault="00C75363" w:rsidP="00C753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rPr>
          <w:sz w:val="26"/>
          <w:szCs w:val="26"/>
        </w:rPr>
      </w:pPr>
    </w:p>
    <w:p w:rsidR="00C75363" w:rsidRDefault="00C75363" w:rsidP="00C753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01FBC" w:rsidRDefault="00C75363" w:rsidP="00C753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            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  <w:r w:rsidR="00501FBC" w:rsidRPr="00E1390F">
        <w:rPr>
          <w:sz w:val="22"/>
          <w:szCs w:val="22"/>
        </w:rPr>
        <w:t xml:space="preserve">  </w:t>
      </w:r>
    </w:p>
    <w:p w:rsidR="00451C4D" w:rsidRDefault="00451C4D" w:rsidP="00501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6D1" w:rsidRDefault="00A356D1">
      <w:r>
        <w:separator/>
      </w:r>
    </w:p>
  </w:endnote>
  <w:endnote w:type="continuationSeparator" w:id="0">
    <w:p w:rsidR="00A356D1" w:rsidRDefault="00A3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6D1" w:rsidRDefault="00A356D1">
      <w:r>
        <w:separator/>
      </w:r>
    </w:p>
  </w:footnote>
  <w:footnote w:type="continuationSeparator" w:id="0">
    <w:p w:rsidR="00A356D1" w:rsidRDefault="00A35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4FFBB0-A421-4B42-AE31-9EFC919BD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5D4EE7C-2F81-4921-8F35-1E202F4428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AE896-F5C6-4C86-8189-E611BBF82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Карасюк Альберт Альбертович</cp:lastModifiedBy>
  <cp:revision>48</cp:revision>
  <cp:lastPrinted>2010-09-30T13:29:00Z</cp:lastPrinted>
  <dcterms:created xsi:type="dcterms:W3CDTF">2014-07-16T06:00:00Z</dcterms:created>
  <dcterms:modified xsi:type="dcterms:W3CDTF">2015-08-18T12:56:00Z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